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43E" w:rsidRPr="00AC7676" w:rsidRDefault="00474C77" w:rsidP="00B8143E">
      <w:pPr>
        <w:rPr>
          <w:rFonts w:ascii="Canaro Book" w:hAnsi="Canaro Book"/>
          <w:color w:val="70AD47" w:themeColor="accent6"/>
          <w:sz w:val="36"/>
          <w:szCs w:val="36"/>
        </w:rPr>
      </w:pPr>
      <w:r>
        <w:rPr>
          <w:rFonts w:ascii="Canaro Book" w:hAnsi="Canaro Book"/>
          <w:color w:val="70AD47" w:themeColor="accent6"/>
          <w:sz w:val="36"/>
          <w:szCs w:val="36"/>
        </w:rPr>
        <w:t xml:space="preserve">DOCUMENT 12.2   FACILITER LA </w:t>
      </w:r>
      <w:r w:rsidR="002F2958">
        <w:rPr>
          <w:rFonts w:ascii="Canaro Book" w:hAnsi="Canaro Book"/>
          <w:color w:val="70AD47" w:themeColor="accent6"/>
          <w:sz w:val="36"/>
          <w:szCs w:val="36"/>
        </w:rPr>
        <w:t>DIVULGATION</w:t>
      </w:r>
    </w:p>
    <w:p w:rsidR="00907872" w:rsidRPr="00AC7676" w:rsidRDefault="00907872">
      <w:pPr>
        <w:rPr>
          <w:rFonts w:ascii="Open Sans" w:hAnsi="Open Sans" w:cs="Open Sans"/>
          <w:i/>
        </w:rPr>
      </w:pPr>
      <w:r>
        <w:rPr>
          <w:rFonts w:ascii="Open Sans" w:hAnsi="Open Sans"/>
          <w:i/>
        </w:rPr>
        <w:t xml:space="preserve">Dans ce jeu de rôle, vous allez montrer un exemple de « mauvais entretien » en tant qu'intervenant. En utilisant certaines des mauvaises techniques et </w:t>
      </w:r>
      <w:ins w:id="0" w:author="Maria Caterina Ciampi" w:date="2017-07-10T01:07:00Z">
        <w:r w:rsidR="00955A4B">
          <w:rPr>
            <w:rFonts w:ascii="Open Sans" w:hAnsi="Open Sans"/>
            <w:i/>
          </w:rPr>
          <w:t xml:space="preserve">les </w:t>
        </w:r>
      </w:ins>
      <w:r>
        <w:rPr>
          <w:rFonts w:ascii="Open Sans" w:hAnsi="Open Sans"/>
          <w:i/>
        </w:rPr>
        <w:t>questions ci-dessous, jouez un entretien avec la survivante.</w:t>
      </w:r>
    </w:p>
    <w:p w:rsidR="00907872" w:rsidRPr="00AC7676" w:rsidRDefault="00907872" w:rsidP="00907872">
      <w:pPr>
        <w:rPr>
          <w:rFonts w:ascii="Open Sans" w:hAnsi="Open Sans" w:cs="Open Sans"/>
        </w:rPr>
      </w:pPr>
      <w:r>
        <w:rPr>
          <w:rFonts w:ascii="Open Sans" w:hAnsi="Open Sans"/>
        </w:rPr>
        <w:t>Questions/Affirmations :</w:t>
      </w:r>
    </w:p>
    <w:p w:rsidR="00907872" w:rsidRPr="00AC7676" w:rsidRDefault="00907872" w:rsidP="00907872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>Dites-moi quand les maltraitances ont commencé</w:t>
      </w:r>
      <w:ins w:id="1" w:author="Maria Caterina Ciampi" w:date="2017-07-10T01:07:00Z">
        <w:r w:rsidR="00955A4B">
          <w:rPr>
            <w:rFonts w:ascii="Open Sans" w:hAnsi="Open Sans"/>
          </w:rPr>
          <w:t>.</w:t>
        </w:r>
      </w:ins>
    </w:p>
    <w:p w:rsidR="00907872" w:rsidRPr="00AC7676" w:rsidRDefault="00907872" w:rsidP="00907872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>Qu'avez-vous fait ?</w:t>
      </w:r>
    </w:p>
    <w:p w:rsidR="00907872" w:rsidRPr="00AC7676" w:rsidRDefault="00907872" w:rsidP="00907872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 xml:space="preserve">Pourquoi </w:t>
      </w:r>
      <w:del w:id="2" w:author="Maria Caterina Ciampi" w:date="2017-07-10T01:07:00Z">
        <w:r w:rsidDel="00955A4B">
          <w:rPr>
            <w:rFonts w:ascii="Open Sans" w:hAnsi="Open Sans"/>
          </w:rPr>
          <w:delText xml:space="preserve">n'en </w:delText>
        </w:r>
      </w:del>
      <w:ins w:id="3" w:author="Maria Caterina Ciampi" w:date="2017-07-10T01:07:00Z">
        <w:r w:rsidR="00955A4B">
          <w:rPr>
            <w:rFonts w:ascii="Open Sans" w:hAnsi="Open Sans"/>
          </w:rPr>
          <w:t xml:space="preserve">vous n’en </w:t>
        </w:r>
      </w:ins>
      <w:r>
        <w:rPr>
          <w:rFonts w:ascii="Open Sans" w:hAnsi="Open Sans"/>
        </w:rPr>
        <w:t>avez</w:t>
      </w:r>
      <w:del w:id="4" w:author="Maria Caterina Ciampi" w:date="2017-07-10T01:07:00Z">
        <w:r w:rsidDel="00955A4B">
          <w:rPr>
            <w:rFonts w:ascii="Open Sans" w:hAnsi="Open Sans"/>
          </w:rPr>
          <w:delText>-vous pas</w:delText>
        </w:r>
      </w:del>
      <w:r>
        <w:rPr>
          <w:rFonts w:ascii="Open Sans" w:hAnsi="Open Sans"/>
        </w:rPr>
        <w:t xml:space="preserve"> </w:t>
      </w:r>
      <w:ins w:id="5" w:author="Benoit Leroy" w:date="2017-07-24T10:38:00Z">
        <w:r w:rsidR="003C1EB3">
          <w:rPr>
            <w:rFonts w:ascii="Open Sans" w:hAnsi="Open Sans"/>
          </w:rPr>
          <w:t xml:space="preserve">pas </w:t>
        </w:r>
      </w:ins>
      <w:bookmarkStart w:id="6" w:name="_GoBack"/>
      <w:bookmarkEnd w:id="6"/>
      <w:r>
        <w:rPr>
          <w:rFonts w:ascii="Open Sans" w:hAnsi="Open Sans"/>
        </w:rPr>
        <w:t xml:space="preserve">parlé à </w:t>
      </w:r>
      <w:ins w:id="7" w:author="Maria Caterina Ciampi" w:date="2017-07-10T01:07:00Z">
        <w:r w:rsidR="00955A4B">
          <w:rPr>
            <w:rFonts w:ascii="Open Sans" w:hAnsi="Open Sans"/>
          </w:rPr>
          <w:t>personne</w:t>
        </w:r>
      </w:ins>
      <w:ins w:id="8" w:author="Benoit Leroy" w:date="2017-07-24T10:37:00Z">
        <w:r w:rsidR="003C1EB3">
          <w:rPr>
            <w:rFonts w:ascii="Open Sans" w:hAnsi="Open Sans"/>
          </w:rPr>
          <w:t xml:space="preserve"> p</w:t>
        </w:r>
      </w:ins>
      <w:del w:id="9" w:author="Maria Caterina Ciampi" w:date="2017-07-10T01:07:00Z">
        <w:r w:rsidDel="00955A4B">
          <w:rPr>
            <w:rFonts w:ascii="Open Sans" w:hAnsi="Open Sans"/>
          </w:rPr>
          <w:delText>quelqu'un p</w:delText>
        </w:r>
      </w:del>
      <w:r>
        <w:rPr>
          <w:rFonts w:ascii="Open Sans" w:hAnsi="Open Sans"/>
        </w:rPr>
        <w:t>lu</w:t>
      </w:r>
      <w:del w:id="10" w:author="Benoit Leroy" w:date="2017-07-24T10:37:00Z">
        <w:r w:rsidDel="003C1EB3">
          <w:rPr>
            <w:rFonts w:ascii="Open Sans" w:hAnsi="Open Sans"/>
          </w:rPr>
          <w:delText>t</w:delText>
        </w:r>
      </w:del>
      <w:ins w:id="11" w:author="Benoit Leroy" w:date="2017-07-24T10:37:00Z">
        <w:r w:rsidR="003C1EB3">
          <w:rPr>
            <w:rFonts w:ascii="Open Sans" w:hAnsi="Open Sans"/>
          </w:rPr>
          <w:t>s</w:t>
        </w:r>
      </w:ins>
      <w:r>
        <w:rPr>
          <w:rFonts w:ascii="Open Sans" w:hAnsi="Open Sans"/>
        </w:rPr>
        <w:t xml:space="preserve"> tôt ?</w:t>
      </w:r>
    </w:p>
    <w:p w:rsidR="00907872" w:rsidRPr="00AC7676" w:rsidRDefault="00907872" w:rsidP="00907872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>Si vous ne me parlez pas, je ne pourrai pas vous aider</w:t>
      </w:r>
      <w:ins w:id="12" w:author="Maria Caterina Ciampi" w:date="2017-07-10T01:07:00Z">
        <w:r w:rsidR="00955A4B">
          <w:rPr>
            <w:rFonts w:ascii="Open Sans" w:hAnsi="Open Sans"/>
          </w:rPr>
          <w:t>.</w:t>
        </w:r>
      </w:ins>
    </w:p>
    <w:p w:rsidR="00907872" w:rsidRPr="00AC7676" w:rsidRDefault="00907872" w:rsidP="00907872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>Pourquoi n'êtes-vous pas partie ?</w:t>
      </w:r>
    </w:p>
    <w:p w:rsidR="00907872" w:rsidRPr="00AC7676" w:rsidRDefault="00907872" w:rsidP="00907872">
      <w:pPr>
        <w:rPr>
          <w:rFonts w:ascii="Open Sans" w:hAnsi="Open Sans" w:cs="Open Sans"/>
        </w:rPr>
      </w:pPr>
      <w:r>
        <w:rPr>
          <w:rFonts w:ascii="Open Sans" w:hAnsi="Open Sans"/>
        </w:rPr>
        <w:t>Comportements :</w:t>
      </w:r>
    </w:p>
    <w:p w:rsidR="00907872" w:rsidRPr="00AC7676" w:rsidRDefault="00907872" w:rsidP="00907872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>
        <w:rPr>
          <w:rFonts w:ascii="Open Sans" w:hAnsi="Open Sans"/>
        </w:rPr>
        <w:t>Regarder fixement les notes sur vos genoux ou votre téléphone</w:t>
      </w:r>
      <w:ins w:id="13" w:author="Maria Caterina Ciampi" w:date="2017-07-10T01:08:00Z">
        <w:r w:rsidR="00955A4B">
          <w:rPr>
            <w:rFonts w:ascii="Open Sans" w:hAnsi="Open Sans"/>
          </w:rPr>
          <w:t>.</w:t>
        </w:r>
      </w:ins>
    </w:p>
    <w:p w:rsidR="00907872" w:rsidRPr="00AC7676" w:rsidRDefault="00864B04" w:rsidP="00907872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>
        <w:rPr>
          <w:rFonts w:ascii="Open Sans" w:hAnsi="Open Sans"/>
        </w:rPr>
        <w:t>Faire pression sur la personne pour qu'elle vous dise tout</w:t>
      </w:r>
      <w:ins w:id="14" w:author="Maria Caterina Ciampi" w:date="2017-07-10T01:08:00Z">
        <w:r w:rsidR="00955A4B">
          <w:rPr>
            <w:rFonts w:ascii="Open Sans" w:hAnsi="Open Sans"/>
          </w:rPr>
          <w:t>.</w:t>
        </w:r>
      </w:ins>
    </w:p>
    <w:p w:rsidR="00907872" w:rsidRPr="00AC7676" w:rsidRDefault="00864B04" w:rsidP="00907872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>
        <w:rPr>
          <w:rFonts w:ascii="Open Sans" w:hAnsi="Open Sans"/>
        </w:rPr>
        <w:t>Interrompre la personne</w:t>
      </w:r>
      <w:ins w:id="15" w:author="Maria Caterina Ciampi" w:date="2017-07-10T01:08:00Z">
        <w:r w:rsidR="00955A4B">
          <w:rPr>
            <w:rFonts w:ascii="Open Sans" w:hAnsi="Open Sans"/>
          </w:rPr>
          <w:t>.</w:t>
        </w:r>
      </w:ins>
    </w:p>
    <w:sectPr w:rsidR="00907872" w:rsidRPr="00AC7676" w:rsidSect="00AB2C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aro Book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C52A28"/>
    <w:multiLevelType w:val="hybridMultilevel"/>
    <w:tmpl w:val="EE92F2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7966E6"/>
    <w:multiLevelType w:val="hybridMultilevel"/>
    <w:tmpl w:val="12AA4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a Caterina Ciampi">
    <w15:presenceInfo w15:providerId="AD" w15:userId="S-1-5-21-889838981-920820592-1903951286-721819"/>
  </w15:person>
  <w15:person w15:author="Benoit Leroy">
    <w15:presenceInfo w15:providerId="Windows Live" w15:userId="9d00035da65353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872"/>
    <w:rsid w:val="002F2958"/>
    <w:rsid w:val="003C1EB3"/>
    <w:rsid w:val="00474C77"/>
    <w:rsid w:val="00557AC8"/>
    <w:rsid w:val="007E4104"/>
    <w:rsid w:val="00864B04"/>
    <w:rsid w:val="00907872"/>
    <w:rsid w:val="00955A4B"/>
    <w:rsid w:val="00AB2C83"/>
    <w:rsid w:val="00AC7676"/>
    <w:rsid w:val="00B8143E"/>
    <w:rsid w:val="00CB1919"/>
    <w:rsid w:val="00CD3008"/>
    <w:rsid w:val="00F3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B68990-FA94-4747-952B-D9742DEC2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C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872"/>
    <w:pPr>
      <w:ind w:left="720"/>
      <w:contextualSpacing/>
    </w:pPr>
  </w:style>
  <w:style w:type="paragraph" w:styleId="Revision">
    <w:name w:val="Revision"/>
    <w:hidden/>
    <w:uiPriority w:val="99"/>
    <w:semiHidden/>
    <w:rsid w:val="003C1EB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1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E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IRC</Company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Lindsay Dworman</dc:creator>
  <cp:lastModifiedBy>Benoit Leroy</cp:lastModifiedBy>
  <cp:revision>3</cp:revision>
  <dcterms:created xsi:type="dcterms:W3CDTF">2017-07-09T23:08:00Z</dcterms:created>
  <dcterms:modified xsi:type="dcterms:W3CDTF">2017-07-24T08:38:00Z</dcterms:modified>
</cp:coreProperties>
</file>